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82AAF" w14:textId="14DDCB41" w:rsidR="00B60F9C" w:rsidRDefault="00B60F9C" w:rsidP="00B44BF0">
      <w:pPr>
        <w:tabs>
          <w:tab w:val="left" w:pos="7527"/>
        </w:tabs>
        <w:spacing w:line="360" w:lineRule="auto"/>
        <w:ind w:right="3117"/>
        <w:rPr>
          <w:rFonts w:ascii="Arial" w:hAnsi="Arial"/>
          <w:b/>
          <w:sz w:val="36"/>
          <w:szCs w:val="36"/>
        </w:rPr>
      </w:pPr>
      <w:r>
        <w:rPr>
          <w:rFonts w:ascii="Arial" w:hAnsi="Arial"/>
          <w:b/>
          <w:sz w:val="36"/>
          <w:szCs w:val="36"/>
        </w:rPr>
        <w:t>SOLIDA-WERK</w:t>
      </w:r>
    </w:p>
    <w:p w14:paraId="502A81C2" w14:textId="77777777" w:rsidR="00842986" w:rsidRPr="00B44BF0" w:rsidRDefault="00B44BF0" w:rsidP="00B44BF0">
      <w:pPr>
        <w:tabs>
          <w:tab w:val="left" w:pos="7527"/>
        </w:tabs>
        <w:spacing w:line="360" w:lineRule="auto"/>
        <w:ind w:right="3117"/>
        <w:rPr>
          <w:rFonts w:ascii="Arial" w:hAnsi="Arial"/>
          <w:b/>
          <w:sz w:val="36"/>
          <w:szCs w:val="36"/>
        </w:rPr>
      </w:pPr>
      <w:r w:rsidRPr="00B44BF0">
        <w:rPr>
          <w:rFonts w:ascii="Arial" w:hAnsi="Arial"/>
          <w:b/>
          <w:sz w:val="36"/>
          <w:szCs w:val="36"/>
        </w:rPr>
        <w:t>PRESSEMITTEILUNG</w:t>
      </w:r>
    </w:p>
    <w:p w14:paraId="09C0E258" w14:textId="77777777" w:rsidR="00842986" w:rsidRPr="00B44BF0" w:rsidRDefault="00842986" w:rsidP="00B44BF0">
      <w:pPr>
        <w:spacing w:line="360" w:lineRule="auto"/>
        <w:rPr>
          <w:rFonts w:ascii="Arial" w:hAnsi="Arial"/>
          <w:b/>
          <w:sz w:val="36"/>
          <w:szCs w:val="36"/>
        </w:rPr>
      </w:pPr>
    </w:p>
    <w:p w14:paraId="47B80EE7" w14:textId="77777777" w:rsidR="00842986" w:rsidRDefault="004D45A7" w:rsidP="00B44BF0">
      <w:pPr>
        <w:spacing w:line="360" w:lineRule="auto"/>
        <w:rPr>
          <w:rFonts w:ascii="Arial" w:hAnsi="Arial"/>
          <w:b/>
          <w:bCs/>
          <w:color w:val="000000"/>
          <w:sz w:val="28"/>
          <w:szCs w:val="28"/>
        </w:rPr>
      </w:pPr>
      <w:r>
        <w:rPr>
          <w:rFonts w:ascii="Arial" w:hAnsi="Arial"/>
          <w:b/>
          <w:bCs/>
          <w:color w:val="000000"/>
          <w:sz w:val="28"/>
          <w:szCs w:val="28"/>
        </w:rPr>
        <w:t>Strategische Zukunft bei SOLIDA:</w:t>
      </w:r>
      <w:r>
        <w:rPr>
          <w:rFonts w:ascii="Arial" w:hAnsi="Arial"/>
          <w:b/>
          <w:bCs/>
          <w:color w:val="000000"/>
          <w:sz w:val="28"/>
          <w:szCs w:val="28"/>
        </w:rPr>
        <w:br/>
        <w:t>Er</w:t>
      </w:r>
      <w:r w:rsidR="00DD27A6">
        <w:rPr>
          <w:rFonts w:ascii="Arial" w:hAnsi="Arial"/>
          <w:b/>
          <w:bCs/>
          <w:color w:val="000000"/>
          <w:sz w:val="28"/>
          <w:szCs w:val="28"/>
        </w:rPr>
        <w:t>weiterung</w:t>
      </w:r>
      <w:r>
        <w:rPr>
          <w:rFonts w:ascii="Arial" w:hAnsi="Arial"/>
          <w:b/>
          <w:bCs/>
          <w:color w:val="000000"/>
          <w:sz w:val="28"/>
          <w:szCs w:val="28"/>
        </w:rPr>
        <w:t xml:space="preserve"> der Geschäftsführung</w:t>
      </w:r>
    </w:p>
    <w:p w14:paraId="7B2091F3" w14:textId="77777777" w:rsidR="00842986" w:rsidRDefault="00842986" w:rsidP="00B44BF0">
      <w:pPr>
        <w:spacing w:line="360" w:lineRule="auto"/>
        <w:rPr>
          <w:rFonts w:ascii="Arial" w:hAnsi="Arial"/>
          <w:color w:val="000000"/>
          <w:sz w:val="22"/>
          <w:szCs w:val="22"/>
        </w:rPr>
      </w:pPr>
    </w:p>
    <w:p w14:paraId="2B8C15E8" w14:textId="70D7409B" w:rsidR="00B44BF0" w:rsidRDefault="00B44BF0" w:rsidP="00B44BF0">
      <w:pPr>
        <w:spacing w:line="360" w:lineRule="auto"/>
        <w:rPr>
          <w:rFonts w:ascii="Arial" w:hAnsi="Arial"/>
          <w:color w:val="000000"/>
          <w:sz w:val="22"/>
          <w:szCs w:val="22"/>
        </w:rPr>
      </w:pPr>
      <w:r>
        <w:rPr>
          <w:rFonts w:ascii="Arial" w:hAnsi="Arial"/>
          <w:color w:val="000000"/>
          <w:sz w:val="22"/>
          <w:szCs w:val="22"/>
        </w:rPr>
        <w:t xml:space="preserve">Datum: Remscheid, </w:t>
      </w:r>
      <w:r w:rsidR="004D0BD7">
        <w:rPr>
          <w:rFonts w:ascii="Arial" w:hAnsi="Arial"/>
          <w:color w:val="000000"/>
          <w:sz w:val="22"/>
          <w:szCs w:val="22"/>
        </w:rPr>
        <w:t>25</w:t>
      </w:r>
      <w:bookmarkStart w:id="0" w:name="_GoBack"/>
      <w:bookmarkEnd w:id="0"/>
      <w:r>
        <w:rPr>
          <w:rFonts w:ascii="Arial" w:hAnsi="Arial"/>
          <w:color w:val="000000"/>
          <w:sz w:val="22"/>
          <w:szCs w:val="22"/>
        </w:rPr>
        <w:t>. Januar 2017</w:t>
      </w:r>
    </w:p>
    <w:p w14:paraId="38313E39" w14:textId="1F57FC2E" w:rsidR="00B44BF0" w:rsidRDefault="00B44BF0" w:rsidP="00B44BF0">
      <w:pPr>
        <w:spacing w:line="360" w:lineRule="auto"/>
        <w:rPr>
          <w:rFonts w:ascii="Arial" w:hAnsi="Arial"/>
          <w:color w:val="000000"/>
          <w:sz w:val="22"/>
          <w:szCs w:val="22"/>
        </w:rPr>
      </w:pPr>
      <w:r>
        <w:rPr>
          <w:rFonts w:ascii="Arial" w:hAnsi="Arial"/>
          <w:color w:val="000000"/>
          <w:sz w:val="22"/>
          <w:szCs w:val="22"/>
        </w:rPr>
        <w:t xml:space="preserve">Sperrvermerk: </w:t>
      </w:r>
      <w:r w:rsidR="004D0BD7">
        <w:rPr>
          <w:rFonts w:ascii="Arial" w:hAnsi="Arial"/>
          <w:color w:val="000000"/>
          <w:sz w:val="22"/>
          <w:szCs w:val="22"/>
        </w:rPr>
        <w:t>keiner</w:t>
      </w:r>
    </w:p>
    <w:p w14:paraId="542CDB7C" w14:textId="77777777" w:rsidR="00B44BF0" w:rsidRDefault="00B44BF0" w:rsidP="00B44BF0">
      <w:pPr>
        <w:spacing w:line="360" w:lineRule="auto"/>
        <w:rPr>
          <w:rFonts w:ascii="Arial" w:hAnsi="Arial"/>
          <w:color w:val="000000"/>
          <w:sz w:val="22"/>
          <w:szCs w:val="22"/>
        </w:rPr>
      </w:pPr>
    </w:p>
    <w:p w14:paraId="57ED0886" w14:textId="77777777" w:rsidR="00842986" w:rsidRDefault="004D45A7" w:rsidP="00B44BF0">
      <w:pPr>
        <w:spacing w:line="360" w:lineRule="auto"/>
        <w:rPr>
          <w:rFonts w:ascii="Arial" w:hAnsi="Arial"/>
          <w:color w:val="000000"/>
          <w:sz w:val="22"/>
          <w:szCs w:val="22"/>
        </w:rPr>
      </w:pPr>
      <w:r>
        <w:rPr>
          <w:rFonts w:ascii="Arial" w:hAnsi="Arial"/>
          <w:color w:val="000000"/>
          <w:sz w:val="22"/>
          <w:szCs w:val="22"/>
        </w:rPr>
        <w:t xml:space="preserve">SOLIDA, der bekannte Hersteller von Einsteckwerkzeugen für Profis, </w:t>
      </w:r>
      <w:r w:rsidR="00BA7DDF">
        <w:rPr>
          <w:rFonts w:ascii="Arial" w:hAnsi="Arial"/>
          <w:color w:val="000000"/>
          <w:sz w:val="22"/>
          <w:szCs w:val="22"/>
        </w:rPr>
        <w:t>baut</w:t>
      </w:r>
      <w:r>
        <w:rPr>
          <w:rFonts w:ascii="Arial" w:hAnsi="Arial"/>
          <w:color w:val="000000"/>
          <w:sz w:val="22"/>
          <w:szCs w:val="22"/>
        </w:rPr>
        <w:t xml:space="preserve"> seine Geschäftsführung</w:t>
      </w:r>
      <w:r w:rsidR="00BA7DDF">
        <w:rPr>
          <w:rFonts w:ascii="Arial" w:hAnsi="Arial"/>
          <w:color w:val="000000"/>
          <w:sz w:val="22"/>
          <w:szCs w:val="22"/>
        </w:rPr>
        <w:t xml:space="preserve"> aus</w:t>
      </w:r>
      <w:r>
        <w:rPr>
          <w:rFonts w:ascii="Arial" w:hAnsi="Arial"/>
          <w:color w:val="000000"/>
          <w:sz w:val="22"/>
          <w:szCs w:val="22"/>
        </w:rPr>
        <w:t xml:space="preserve">. </w:t>
      </w:r>
      <w:r w:rsidR="00DD27A6">
        <w:rPr>
          <w:rFonts w:ascii="Arial" w:hAnsi="Arial"/>
          <w:color w:val="000000"/>
          <w:sz w:val="22"/>
          <w:szCs w:val="22"/>
        </w:rPr>
        <w:t>Zur</w:t>
      </w:r>
      <w:r>
        <w:rPr>
          <w:rFonts w:ascii="Arial" w:hAnsi="Arial"/>
          <w:color w:val="000000"/>
          <w:sz w:val="22"/>
          <w:szCs w:val="22"/>
        </w:rPr>
        <w:t xml:space="preserve"> strategischen Zukunftsausrichtung des Unternehmens verantwortet ab Januar 2017 Frau Julia </w:t>
      </w:r>
      <w:proofErr w:type="spellStart"/>
      <w:r>
        <w:rPr>
          <w:rFonts w:ascii="Arial" w:hAnsi="Arial"/>
          <w:color w:val="000000"/>
          <w:sz w:val="22"/>
          <w:szCs w:val="22"/>
        </w:rPr>
        <w:t>Broy</w:t>
      </w:r>
      <w:proofErr w:type="spellEnd"/>
      <w:r>
        <w:rPr>
          <w:rFonts w:ascii="Arial" w:hAnsi="Arial"/>
          <w:color w:val="000000"/>
          <w:sz w:val="22"/>
          <w:szCs w:val="22"/>
        </w:rPr>
        <w:t xml:space="preserve"> </w:t>
      </w:r>
      <w:r w:rsidR="00DD27A6">
        <w:rPr>
          <w:rFonts w:ascii="Arial" w:hAnsi="Arial"/>
          <w:color w:val="000000"/>
          <w:sz w:val="22"/>
          <w:szCs w:val="22"/>
        </w:rPr>
        <w:t>gemeinsam mit</w:t>
      </w:r>
      <w:r>
        <w:rPr>
          <w:rFonts w:ascii="Arial" w:hAnsi="Arial"/>
          <w:color w:val="000000"/>
          <w:sz w:val="22"/>
          <w:szCs w:val="22"/>
        </w:rPr>
        <w:t xml:space="preserve"> Herrn Thomas Schäfer die Führung und Entwicklung des Unternehmens. </w:t>
      </w:r>
      <w:r w:rsidR="00DD27A6">
        <w:rPr>
          <w:rFonts w:ascii="Arial" w:hAnsi="Arial"/>
          <w:color w:val="000000"/>
          <w:sz w:val="22"/>
          <w:szCs w:val="22"/>
        </w:rPr>
        <w:t xml:space="preserve">Im Rahmen ihrer Gesamtverantwortung liegen </w:t>
      </w:r>
      <w:r w:rsidR="005114D7" w:rsidRPr="00D40FA8">
        <w:rPr>
          <w:rFonts w:ascii="Arial" w:hAnsi="Arial"/>
          <w:sz w:val="22"/>
          <w:szCs w:val="22"/>
        </w:rPr>
        <w:t xml:space="preserve">Frau </w:t>
      </w:r>
      <w:proofErr w:type="spellStart"/>
      <w:r w:rsidR="005114D7" w:rsidRPr="00D40FA8">
        <w:rPr>
          <w:rFonts w:ascii="Arial" w:hAnsi="Arial"/>
          <w:sz w:val="22"/>
          <w:szCs w:val="22"/>
        </w:rPr>
        <w:t>Broys</w:t>
      </w:r>
      <w:proofErr w:type="spellEnd"/>
      <w:r w:rsidRPr="00D40FA8">
        <w:rPr>
          <w:rFonts w:ascii="Arial" w:hAnsi="Arial"/>
          <w:sz w:val="22"/>
          <w:szCs w:val="22"/>
        </w:rPr>
        <w:t xml:space="preserve"> </w:t>
      </w:r>
      <w:r>
        <w:rPr>
          <w:rFonts w:ascii="Arial" w:hAnsi="Arial"/>
          <w:color w:val="000000"/>
          <w:sz w:val="22"/>
          <w:szCs w:val="22"/>
        </w:rPr>
        <w:t xml:space="preserve">Handlungsschwerpunkte in den Bereichen Vertrieb und Marketing </w:t>
      </w:r>
      <w:r w:rsidR="00DD27A6">
        <w:rPr>
          <w:rFonts w:ascii="Arial" w:hAnsi="Arial"/>
          <w:color w:val="000000"/>
          <w:sz w:val="22"/>
          <w:szCs w:val="22"/>
        </w:rPr>
        <w:t>sowie Personalentwicklung</w:t>
      </w:r>
      <w:r w:rsidR="00BA7DDF">
        <w:rPr>
          <w:rFonts w:ascii="Arial" w:hAnsi="Arial"/>
          <w:color w:val="000000"/>
          <w:sz w:val="22"/>
          <w:szCs w:val="22"/>
        </w:rPr>
        <w:t>.</w:t>
      </w:r>
    </w:p>
    <w:p w14:paraId="3B6CECC6" w14:textId="77777777" w:rsidR="00842986" w:rsidRDefault="00842986" w:rsidP="00B44BF0">
      <w:pPr>
        <w:spacing w:line="360" w:lineRule="auto"/>
        <w:rPr>
          <w:rFonts w:ascii="Arial" w:hAnsi="Arial"/>
        </w:rPr>
      </w:pPr>
    </w:p>
    <w:p w14:paraId="5CC43794" w14:textId="77777777" w:rsidR="00842986" w:rsidRDefault="004D45A7" w:rsidP="00B44BF0">
      <w:pPr>
        <w:spacing w:line="360" w:lineRule="auto"/>
        <w:rPr>
          <w:rFonts w:ascii="Arial" w:hAnsi="Arial"/>
          <w:color w:val="000000"/>
          <w:sz w:val="22"/>
          <w:szCs w:val="22"/>
        </w:rPr>
      </w:pPr>
      <w:r>
        <w:rPr>
          <w:rFonts w:ascii="Arial" w:hAnsi="Arial"/>
          <w:color w:val="000000"/>
          <w:sz w:val="22"/>
          <w:szCs w:val="22"/>
        </w:rPr>
        <w:t xml:space="preserve">Neben der Bankenbranche war Frau </w:t>
      </w:r>
      <w:proofErr w:type="spellStart"/>
      <w:r>
        <w:rPr>
          <w:rFonts w:ascii="Arial" w:hAnsi="Arial"/>
          <w:color w:val="000000"/>
          <w:sz w:val="22"/>
          <w:szCs w:val="22"/>
        </w:rPr>
        <w:t>Broy</w:t>
      </w:r>
      <w:proofErr w:type="spellEnd"/>
      <w:r>
        <w:rPr>
          <w:rFonts w:ascii="Arial" w:hAnsi="Arial"/>
          <w:color w:val="000000"/>
          <w:sz w:val="22"/>
          <w:szCs w:val="22"/>
        </w:rPr>
        <w:t xml:space="preserve"> als Coach und externe Beraterin für </w:t>
      </w:r>
      <w:r w:rsidR="00DD27A6">
        <w:rPr>
          <w:rFonts w:ascii="Arial" w:hAnsi="Arial"/>
          <w:color w:val="000000"/>
          <w:sz w:val="22"/>
          <w:szCs w:val="22"/>
        </w:rPr>
        <w:t>diverse</w:t>
      </w:r>
      <w:r>
        <w:rPr>
          <w:rFonts w:ascii="Arial" w:hAnsi="Arial"/>
          <w:color w:val="000000"/>
          <w:sz w:val="22"/>
          <w:szCs w:val="22"/>
        </w:rPr>
        <w:t xml:space="preserve"> mittelständische Unternehmen tätig. In den vergangenen 15 Jahre</w:t>
      </w:r>
      <w:r w:rsidR="00DD27A6">
        <w:rPr>
          <w:rFonts w:ascii="Arial" w:hAnsi="Arial"/>
          <w:color w:val="000000"/>
          <w:sz w:val="22"/>
          <w:szCs w:val="22"/>
        </w:rPr>
        <w:t>n</w:t>
      </w:r>
      <w:r>
        <w:rPr>
          <w:rFonts w:ascii="Arial" w:hAnsi="Arial"/>
          <w:color w:val="000000"/>
          <w:sz w:val="22"/>
          <w:szCs w:val="22"/>
        </w:rPr>
        <w:t xml:space="preserve"> lag ihr Kerngebiet im Aufbau </w:t>
      </w:r>
      <w:r w:rsidR="009C5975">
        <w:rPr>
          <w:rFonts w:ascii="Arial" w:hAnsi="Arial"/>
          <w:color w:val="000000"/>
          <w:sz w:val="22"/>
          <w:szCs w:val="22"/>
        </w:rPr>
        <w:t xml:space="preserve">und der Steuerung </w:t>
      </w:r>
      <w:r>
        <w:rPr>
          <w:rFonts w:ascii="Arial" w:hAnsi="Arial"/>
          <w:color w:val="000000"/>
          <w:sz w:val="22"/>
          <w:szCs w:val="22"/>
        </w:rPr>
        <w:t xml:space="preserve">unterschiedlichster Vertriebsorganisationen. Langjährige Führungsverantwortung und ihre Leistung in Personalmanagement und Entwicklung zeichnen </w:t>
      </w:r>
      <w:r w:rsidR="00D40FA8">
        <w:rPr>
          <w:rFonts w:ascii="Arial" w:hAnsi="Arial"/>
          <w:color w:val="000000"/>
          <w:sz w:val="22"/>
          <w:szCs w:val="22"/>
        </w:rPr>
        <w:t>d</w:t>
      </w:r>
      <w:r>
        <w:rPr>
          <w:rFonts w:ascii="Arial" w:hAnsi="Arial"/>
          <w:color w:val="000000"/>
          <w:sz w:val="22"/>
          <w:szCs w:val="22"/>
        </w:rPr>
        <w:t xml:space="preserve">ie </w:t>
      </w:r>
      <w:r w:rsidR="007B7A1E" w:rsidRPr="009C5975">
        <w:rPr>
          <w:rFonts w:ascii="Arial" w:hAnsi="Arial"/>
          <w:sz w:val="22"/>
          <w:szCs w:val="22"/>
        </w:rPr>
        <w:t>41jährige</w:t>
      </w:r>
      <w:r w:rsidR="007B7A1E">
        <w:rPr>
          <w:rFonts w:ascii="Arial" w:hAnsi="Arial"/>
          <w:color w:val="000000"/>
          <w:sz w:val="22"/>
          <w:szCs w:val="22"/>
        </w:rPr>
        <w:t xml:space="preserve"> </w:t>
      </w:r>
      <w:r w:rsidR="00D40FA8">
        <w:rPr>
          <w:rFonts w:ascii="Arial" w:hAnsi="Arial"/>
          <w:color w:val="000000"/>
          <w:sz w:val="22"/>
          <w:szCs w:val="22"/>
        </w:rPr>
        <w:t xml:space="preserve">Spezialistin </w:t>
      </w:r>
      <w:r>
        <w:rPr>
          <w:rFonts w:ascii="Arial" w:hAnsi="Arial"/>
          <w:color w:val="000000"/>
          <w:sz w:val="22"/>
          <w:szCs w:val="22"/>
        </w:rPr>
        <w:t xml:space="preserve">darüber hinaus aus. </w:t>
      </w:r>
      <w:r w:rsidR="009C5975">
        <w:rPr>
          <w:rFonts w:ascii="Arial" w:hAnsi="Arial"/>
          <w:color w:val="000000"/>
          <w:sz w:val="22"/>
          <w:szCs w:val="22"/>
        </w:rPr>
        <w:t xml:space="preserve">Frau </w:t>
      </w:r>
      <w:proofErr w:type="spellStart"/>
      <w:r w:rsidR="009C5975">
        <w:rPr>
          <w:rFonts w:ascii="Arial" w:hAnsi="Arial"/>
          <w:color w:val="000000"/>
          <w:sz w:val="22"/>
          <w:szCs w:val="22"/>
        </w:rPr>
        <w:t>Broy</w:t>
      </w:r>
      <w:proofErr w:type="spellEnd"/>
      <w:r>
        <w:rPr>
          <w:rFonts w:ascii="Arial" w:hAnsi="Arial"/>
          <w:color w:val="000000"/>
          <w:sz w:val="22"/>
          <w:szCs w:val="22"/>
        </w:rPr>
        <w:t xml:space="preserve"> ist </w:t>
      </w:r>
      <w:r w:rsidR="00B07097">
        <w:rPr>
          <w:rFonts w:ascii="Arial" w:hAnsi="Arial"/>
          <w:color w:val="000000"/>
          <w:sz w:val="22"/>
          <w:szCs w:val="22"/>
        </w:rPr>
        <w:t>SOLIDA</w:t>
      </w:r>
      <w:r w:rsidR="00DD27A6">
        <w:rPr>
          <w:rFonts w:ascii="Arial" w:hAnsi="Arial"/>
          <w:color w:val="000000"/>
          <w:sz w:val="22"/>
          <w:szCs w:val="22"/>
        </w:rPr>
        <w:t xml:space="preserve"> schon seit längerem verbunden.</w:t>
      </w:r>
      <w:r w:rsidR="00BA7DDF" w:rsidRPr="00BA7DDF">
        <w:rPr>
          <w:rFonts w:ascii="Arial" w:hAnsi="Arial"/>
          <w:color w:val="000000"/>
          <w:sz w:val="22"/>
          <w:szCs w:val="22"/>
        </w:rPr>
        <w:t xml:space="preserve"> </w:t>
      </w:r>
      <w:r w:rsidR="00BA7DDF">
        <w:rPr>
          <w:rFonts w:ascii="Arial" w:hAnsi="Arial"/>
          <w:color w:val="000000"/>
          <w:sz w:val="22"/>
          <w:szCs w:val="22"/>
        </w:rPr>
        <w:t>Bereits in den letzten beiden Jahren hat die Betriebswirtin SOLIDA maßgeblich bei der Gestaltung des Markenauftritts und der Neuausrichtung des Vertriebs unterstützt.</w:t>
      </w:r>
    </w:p>
    <w:p w14:paraId="6E9505D3" w14:textId="77777777" w:rsidR="00DD27A6" w:rsidRDefault="00DD27A6" w:rsidP="00B44BF0">
      <w:pPr>
        <w:spacing w:line="360" w:lineRule="auto"/>
        <w:rPr>
          <w:rFonts w:ascii="Arial" w:hAnsi="Arial"/>
          <w:color w:val="000000"/>
          <w:sz w:val="22"/>
          <w:szCs w:val="22"/>
        </w:rPr>
      </w:pPr>
    </w:p>
    <w:p w14:paraId="660D606B" w14:textId="77777777" w:rsidR="00842986" w:rsidRDefault="004D45A7" w:rsidP="00B44BF0">
      <w:pPr>
        <w:spacing w:line="360" w:lineRule="auto"/>
        <w:rPr>
          <w:rFonts w:ascii="Arial" w:hAnsi="Arial"/>
          <w:color w:val="000000"/>
          <w:sz w:val="22"/>
          <w:szCs w:val="22"/>
        </w:rPr>
      </w:pPr>
      <w:r>
        <w:rPr>
          <w:rFonts w:ascii="Arial" w:hAnsi="Arial"/>
          <w:color w:val="000000"/>
          <w:sz w:val="22"/>
          <w:szCs w:val="22"/>
        </w:rPr>
        <w:t xml:space="preserve">Seit nunmehr 70 Jahren hat sich SOLIDA als einer der weltweit renommiertesten Hersteller für Einsteckwerkzeuge positioniert. Professionelle Anwender zählen auf die exzellente Qualität der Werkzeuge. Das Unternehmen fertigt seine Meißel und Werkzeuge für über 400 Hammerhersteller und bietet über 5.000 Varianten für ca. 9.000 unterschiedliche Hammertypen. Damit dürfte die Sortimentsbreite weltweit einzigartig sein. Hinter vielen Einsteckwerkzeugen der unterschiedlichsten Marken steht SOLIDA </w:t>
      </w:r>
      <w:r>
        <w:rPr>
          <w:rFonts w:ascii="Arial" w:hAnsi="Arial"/>
          <w:color w:val="000000"/>
          <w:sz w:val="22"/>
          <w:szCs w:val="22"/>
        </w:rPr>
        <w:lastRenderedPageBreak/>
        <w:t>als Hersteller.</w:t>
      </w:r>
    </w:p>
    <w:p w14:paraId="2A38D0F3" w14:textId="77777777" w:rsidR="00842986" w:rsidRDefault="00842986" w:rsidP="00B44BF0">
      <w:pPr>
        <w:spacing w:line="360" w:lineRule="auto"/>
        <w:rPr>
          <w:rFonts w:ascii="Arial" w:hAnsi="Arial"/>
          <w:color w:val="000000"/>
          <w:sz w:val="22"/>
          <w:szCs w:val="22"/>
        </w:rPr>
      </w:pPr>
    </w:p>
    <w:p w14:paraId="60B4B937" w14:textId="77777777" w:rsidR="00842986" w:rsidRDefault="004D45A7" w:rsidP="00B44BF0">
      <w:pPr>
        <w:spacing w:line="360" w:lineRule="auto"/>
        <w:rPr>
          <w:rFonts w:ascii="Arial" w:hAnsi="Arial"/>
          <w:color w:val="000000"/>
          <w:sz w:val="22"/>
          <w:szCs w:val="22"/>
        </w:rPr>
      </w:pPr>
      <w:r>
        <w:rPr>
          <w:rFonts w:ascii="Arial" w:hAnsi="Arial"/>
          <w:color w:val="000000"/>
          <w:sz w:val="22"/>
          <w:szCs w:val="22"/>
        </w:rPr>
        <w:t xml:space="preserve">Diese besondere Kompetenz bildet die Basis der weiteren Ausrichtung des Unternehmens, die Frau </w:t>
      </w:r>
      <w:proofErr w:type="spellStart"/>
      <w:r>
        <w:rPr>
          <w:rFonts w:ascii="Arial" w:hAnsi="Arial"/>
          <w:color w:val="000000"/>
          <w:sz w:val="22"/>
          <w:szCs w:val="22"/>
        </w:rPr>
        <w:t>Broy</w:t>
      </w:r>
      <w:proofErr w:type="spellEnd"/>
      <w:r>
        <w:rPr>
          <w:rFonts w:ascii="Arial" w:hAnsi="Arial"/>
          <w:color w:val="000000"/>
          <w:sz w:val="22"/>
          <w:szCs w:val="22"/>
        </w:rPr>
        <w:t xml:space="preserve"> fokussiert: „Unsere Produkte überzeugen im Profimarkt. Sie erfüllen höchste </w:t>
      </w:r>
      <w:r w:rsidRPr="007B7A1E">
        <w:rPr>
          <w:rFonts w:ascii="Arial" w:hAnsi="Arial"/>
          <w:color w:val="000000"/>
          <w:sz w:val="22"/>
          <w:szCs w:val="22"/>
        </w:rPr>
        <w:t xml:space="preserve">Qualitätsansprüche im Dauereinsatz. </w:t>
      </w:r>
      <w:r w:rsidRPr="007B7A1E">
        <w:rPr>
          <w:rFonts w:ascii="Arial" w:hAnsi="Arial"/>
          <w:sz w:val="22"/>
          <w:szCs w:val="22"/>
        </w:rPr>
        <w:t>D</w:t>
      </w:r>
      <w:r w:rsidR="00475703" w:rsidRPr="007B7A1E">
        <w:rPr>
          <w:rFonts w:ascii="Arial" w:hAnsi="Arial"/>
          <w:sz w:val="22"/>
          <w:szCs w:val="22"/>
        </w:rPr>
        <w:t>as</w:t>
      </w:r>
      <w:r w:rsidRPr="007B7A1E">
        <w:rPr>
          <w:rFonts w:ascii="Arial" w:hAnsi="Arial"/>
          <w:sz w:val="22"/>
          <w:szCs w:val="22"/>
        </w:rPr>
        <w:t xml:space="preserve"> </w:t>
      </w:r>
      <w:r w:rsidRPr="007B7A1E">
        <w:rPr>
          <w:rFonts w:ascii="Arial" w:hAnsi="Arial"/>
          <w:color w:val="000000"/>
          <w:sz w:val="22"/>
          <w:szCs w:val="22"/>
        </w:rPr>
        <w:t xml:space="preserve">starke Markenprofil von SOLIDA </w:t>
      </w:r>
      <w:r w:rsidR="00475703" w:rsidRPr="007B7A1E">
        <w:rPr>
          <w:rFonts w:ascii="Arial" w:hAnsi="Arial"/>
          <w:sz w:val="22"/>
          <w:szCs w:val="22"/>
        </w:rPr>
        <w:t>entwickeln</w:t>
      </w:r>
      <w:r w:rsidRPr="007B7A1E">
        <w:rPr>
          <w:rFonts w:ascii="Arial" w:hAnsi="Arial"/>
          <w:sz w:val="22"/>
          <w:szCs w:val="22"/>
        </w:rPr>
        <w:t xml:space="preserve"> </w:t>
      </w:r>
      <w:r w:rsidRPr="007B7A1E">
        <w:rPr>
          <w:rFonts w:ascii="Arial" w:hAnsi="Arial"/>
          <w:color w:val="000000"/>
          <w:sz w:val="22"/>
          <w:szCs w:val="22"/>
        </w:rPr>
        <w:t xml:space="preserve">wir gezielt </w:t>
      </w:r>
      <w:r w:rsidRPr="007B7A1E">
        <w:rPr>
          <w:rFonts w:ascii="Arial" w:hAnsi="Arial"/>
          <w:sz w:val="22"/>
          <w:szCs w:val="22"/>
        </w:rPr>
        <w:t>weiter</w:t>
      </w:r>
      <w:r>
        <w:rPr>
          <w:rFonts w:ascii="Arial" w:hAnsi="Arial"/>
          <w:color w:val="000000"/>
          <w:sz w:val="22"/>
          <w:szCs w:val="22"/>
        </w:rPr>
        <w:t xml:space="preserve">, die Sortimentspolitik wird </w:t>
      </w:r>
      <w:r w:rsidR="00475703" w:rsidRPr="007B7A1E">
        <w:rPr>
          <w:rFonts w:ascii="Arial" w:hAnsi="Arial"/>
          <w:sz w:val="22"/>
          <w:szCs w:val="22"/>
        </w:rPr>
        <w:t>wachsen</w:t>
      </w:r>
      <w:r>
        <w:rPr>
          <w:rFonts w:ascii="Arial" w:hAnsi="Arial"/>
          <w:color w:val="000000"/>
          <w:sz w:val="22"/>
          <w:szCs w:val="22"/>
        </w:rPr>
        <w:t xml:space="preserve">, neuen Marktanforderungen folgen und neue Märkte erschließen. Mit diesem geschärften Portfolio bauen wir den Vertrieb weltweit aus und unterstützen unsere Geschäftspartner aktiv und direkt.“ </w:t>
      </w:r>
    </w:p>
    <w:p w14:paraId="10326300" w14:textId="77777777" w:rsidR="00842986" w:rsidRDefault="00842986" w:rsidP="00B44BF0">
      <w:pPr>
        <w:spacing w:line="360" w:lineRule="auto"/>
        <w:rPr>
          <w:rFonts w:ascii="Arial" w:hAnsi="Arial"/>
          <w:color w:val="000000"/>
          <w:sz w:val="22"/>
          <w:szCs w:val="22"/>
        </w:rPr>
      </w:pPr>
    </w:p>
    <w:p w14:paraId="780CBFAD" w14:textId="77777777" w:rsidR="00842986" w:rsidRDefault="004D45A7" w:rsidP="00B44BF0">
      <w:pPr>
        <w:spacing w:line="360" w:lineRule="auto"/>
        <w:rPr>
          <w:rFonts w:ascii="Arial" w:hAnsi="Arial"/>
          <w:color w:val="000000"/>
          <w:sz w:val="22"/>
          <w:szCs w:val="22"/>
        </w:rPr>
      </w:pPr>
      <w:r>
        <w:rPr>
          <w:rFonts w:ascii="Arial" w:hAnsi="Arial"/>
          <w:color w:val="000000"/>
          <w:sz w:val="22"/>
          <w:szCs w:val="22"/>
        </w:rPr>
        <w:t xml:space="preserve">Bereits im letzten Jahr, zum 70. Unternehmensjubiläum, wurde das gesamte Erscheinungsbild von SOLIDA umgestellt. Dynamisch, innovativ und auf den Profi ausgerichtet, tritt das Familienunternehmen nun auf. Website und Katalog zeigen die außerordentliche Kompetenz. Mit dem Slogan „Beat </w:t>
      </w:r>
      <w:proofErr w:type="spellStart"/>
      <w:r>
        <w:rPr>
          <w:rFonts w:ascii="Arial" w:hAnsi="Arial"/>
          <w:color w:val="000000"/>
          <w:sz w:val="22"/>
          <w:szCs w:val="22"/>
        </w:rPr>
        <w:t>the</w:t>
      </w:r>
      <w:proofErr w:type="spellEnd"/>
      <w:r>
        <w:rPr>
          <w:rFonts w:ascii="Arial" w:hAnsi="Arial"/>
          <w:color w:val="000000"/>
          <w:sz w:val="22"/>
          <w:szCs w:val="22"/>
        </w:rPr>
        <w:t xml:space="preserve"> </w:t>
      </w:r>
      <w:proofErr w:type="spellStart"/>
      <w:r>
        <w:rPr>
          <w:rFonts w:ascii="Arial" w:hAnsi="Arial"/>
          <w:color w:val="000000"/>
          <w:sz w:val="22"/>
          <w:szCs w:val="22"/>
        </w:rPr>
        <w:t>hammer</w:t>
      </w:r>
      <w:proofErr w:type="spellEnd"/>
      <w:r>
        <w:rPr>
          <w:rFonts w:ascii="Arial" w:hAnsi="Arial"/>
          <w:color w:val="000000"/>
          <w:sz w:val="22"/>
          <w:szCs w:val="22"/>
        </w:rPr>
        <w:t xml:space="preserve">“ wird die neue Richtung deutlich: Der Hersteller von Einsteckwerkzeugen für Hydraulik-, Pneumatik- und Elektrohämmer setzt Maßstäbe. Im Imagefilm des Unternehmens demonstrieren </w:t>
      </w:r>
      <w:r w:rsidR="008C623D">
        <w:rPr>
          <w:rFonts w:ascii="Arial" w:hAnsi="Arial"/>
          <w:color w:val="000000"/>
          <w:sz w:val="22"/>
          <w:szCs w:val="22"/>
        </w:rPr>
        <w:t>Mitarbeiter</w:t>
      </w:r>
      <w:r>
        <w:rPr>
          <w:rFonts w:ascii="Arial" w:hAnsi="Arial"/>
          <w:color w:val="000000"/>
          <w:sz w:val="22"/>
          <w:szCs w:val="22"/>
        </w:rPr>
        <w:t xml:space="preserve"> von </w:t>
      </w:r>
      <w:r w:rsidRPr="00D40FA8">
        <w:rPr>
          <w:rFonts w:ascii="Arial" w:hAnsi="Arial"/>
          <w:sz w:val="22"/>
          <w:szCs w:val="22"/>
        </w:rPr>
        <w:t>SOLIDA</w:t>
      </w:r>
      <w:r w:rsidR="005114D7" w:rsidRPr="00D40FA8">
        <w:rPr>
          <w:rFonts w:ascii="Arial" w:hAnsi="Arial"/>
          <w:sz w:val="22"/>
          <w:szCs w:val="22"/>
        </w:rPr>
        <w:t xml:space="preserve"> zum Beispiel beim</w:t>
      </w:r>
      <w:r w:rsidR="00D40FA8">
        <w:rPr>
          <w:rFonts w:ascii="Arial" w:hAnsi="Arial"/>
          <w:sz w:val="22"/>
          <w:szCs w:val="22"/>
        </w:rPr>
        <w:t xml:space="preserve"> einzigartigen Schmiede-Vorgang</w:t>
      </w:r>
      <w:r>
        <w:rPr>
          <w:rFonts w:ascii="Arial" w:hAnsi="Arial"/>
          <w:color w:val="000000"/>
          <w:sz w:val="22"/>
          <w:szCs w:val="22"/>
        </w:rPr>
        <w:t xml:space="preserve">, was überzeugende Qualität bedeutet. </w:t>
      </w:r>
    </w:p>
    <w:p w14:paraId="1C225765" w14:textId="77777777" w:rsidR="00842986" w:rsidRDefault="00842986" w:rsidP="00B44BF0">
      <w:pPr>
        <w:spacing w:line="360" w:lineRule="auto"/>
      </w:pPr>
    </w:p>
    <w:p w14:paraId="6C7F87CB" w14:textId="77777777" w:rsidR="00842986" w:rsidRDefault="004D45A7" w:rsidP="00B44BF0">
      <w:pPr>
        <w:spacing w:line="360" w:lineRule="auto"/>
        <w:rPr>
          <w:rFonts w:ascii="Arial" w:hAnsi="Arial"/>
          <w:color w:val="000000"/>
          <w:sz w:val="22"/>
          <w:szCs w:val="22"/>
        </w:rPr>
      </w:pPr>
      <w:r>
        <w:rPr>
          <w:rFonts w:ascii="Arial" w:hAnsi="Arial"/>
          <w:color w:val="000000"/>
          <w:sz w:val="22"/>
          <w:szCs w:val="22"/>
        </w:rPr>
        <w:t>1946 wurde SOLIDA gegründet und firmiert nun in der 3. Generation als inhabergeführtes Familienunternehmen. Der Mittelständler begann zunächst mit der Herstellung von Handwerkzeugen, bevor mit der steigenden Automatisierung bereits in den 1970ern die Spezialisierung auf Einsteckwerkzeuge erfolgte. Diese Fertigungskompetenz von nahezu einem halben Jahrhundert mit eigener Werkstoffentwicklung, Spezial-Härteverfahren und modernster Schmiedetechnologie macht das Unternehmen ebenso außergewöhnlich wie das hochmoderne integrierte Managementsystem einer auf Nachhaltigkeit ausgerichteten Unternehmenspolitik.</w:t>
      </w:r>
    </w:p>
    <w:p w14:paraId="7389693C" w14:textId="77777777" w:rsidR="00842986" w:rsidRDefault="00842986" w:rsidP="00B44BF0">
      <w:pPr>
        <w:spacing w:line="360" w:lineRule="auto"/>
        <w:rPr>
          <w:rFonts w:ascii="Arial" w:hAnsi="Arial"/>
          <w:color w:val="000000"/>
          <w:sz w:val="22"/>
          <w:szCs w:val="22"/>
        </w:rPr>
      </w:pPr>
    </w:p>
    <w:p w14:paraId="7997119D" w14:textId="77777777" w:rsidR="00842986" w:rsidRDefault="00842986" w:rsidP="00B44BF0">
      <w:pPr>
        <w:pStyle w:val="StandardWeb"/>
        <w:spacing w:before="0" w:after="0" w:line="360" w:lineRule="auto"/>
        <w:rPr>
          <w:rFonts w:ascii="Arial" w:hAnsi="Arial"/>
          <w:sz w:val="22"/>
          <w:szCs w:val="22"/>
        </w:rPr>
      </w:pPr>
    </w:p>
    <w:p w14:paraId="338BA6C0" w14:textId="77777777" w:rsidR="00842986" w:rsidRDefault="00842986" w:rsidP="00B44BF0">
      <w:pPr>
        <w:spacing w:line="360" w:lineRule="auto"/>
        <w:rPr>
          <w:rFonts w:ascii="Arial" w:hAnsi="Arial"/>
          <w:sz w:val="22"/>
          <w:szCs w:val="22"/>
        </w:rPr>
      </w:pPr>
    </w:p>
    <w:p w14:paraId="0F88F130" w14:textId="77777777" w:rsidR="00842986" w:rsidRDefault="00B44BF0" w:rsidP="00B44BF0">
      <w:pPr>
        <w:spacing w:line="360" w:lineRule="auto"/>
        <w:rPr>
          <w:rFonts w:ascii="Arial" w:hAnsi="Arial" w:cs="Arial"/>
          <w:sz w:val="22"/>
          <w:szCs w:val="22"/>
        </w:rPr>
      </w:pPr>
      <w:proofErr w:type="spellStart"/>
      <w:r>
        <w:rPr>
          <w:rFonts w:ascii="Arial" w:hAnsi="Arial"/>
          <w:sz w:val="22"/>
          <w:szCs w:val="22"/>
        </w:rPr>
        <w:t>C</w:t>
      </w:r>
      <w:r w:rsidR="004D45A7">
        <w:rPr>
          <w:rFonts w:ascii="Arial" w:hAnsi="Arial"/>
          <w:sz w:val="22"/>
          <w:szCs w:val="22"/>
        </w:rPr>
        <w:t>a</w:t>
      </w:r>
      <w:proofErr w:type="spellEnd"/>
      <w:r>
        <w:rPr>
          <w:rFonts w:ascii="Arial" w:hAnsi="Arial"/>
          <w:sz w:val="22"/>
          <w:szCs w:val="22"/>
        </w:rPr>
        <w:t xml:space="preserve"> 3.340</w:t>
      </w:r>
      <w:r w:rsidR="004D45A7">
        <w:rPr>
          <w:rFonts w:ascii="Arial" w:hAnsi="Arial"/>
          <w:sz w:val="22"/>
          <w:szCs w:val="22"/>
        </w:rPr>
        <w:t xml:space="preserve"> Zeichen inkl. </w:t>
      </w:r>
      <w:r w:rsidR="004D45A7">
        <w:rPr>
          <w:rFonts w:ascii="Arial" w:hAnsi="Arial" w:cs="Arial"/>
          <w:sz w:val="22"/>
          <w:szCs w:val="22"/>
        </w:rPr>
        <w:t>Headline</w:t>
      </w:r>
    </w:p>
    <w:p w14:paraId="13998553" w14:textId="77777777" w:rsidR="00842986" w:rsidRDefault="00842986" w:rsidP="00B44BF0">
      <w:pPr>
        <w:spacing w:line="360" w:lineRule="auto"/>
        <w:rPr>
          <w:rFonts w:ascii="Arial" w:hAnsi="Arial"/>
          <w:sz w:val="22"/>
          <w:szCs w:val="22"/>
        </w:rPr>
      </w:pPr>
    </w:p>
    <w:p w14:paraId="039C6E30" w14:textId="77777777" w:rsidR="00842986" w:rsidRDefault="00842986" w:rsidP="00B44BF0">
      <w:pPr>
        <w:pStyle w:val="StandardWeb"/>
        <w:spacing w:before="0" w:after="0" w:line="360" w:lineRule="auto"/>
        <w:rPr>
          <w:rFonts w:ascii="Arial" w:hAnsi="Arial"/>
          <w:sz w:val="22"/>
          <w:szCs w:val="22"/>
        </w:rPr>
      </w:pPr>
    </w:p>
    <w:p w14:paraId="233BE149" w14:textId="77777777" w:rsidR="00B44BF0" w:rsidRDefault="00B44BF0" w:rsidP="00B44BF0">
      <w:pPr>
        <w:spacing w:line="360" w:lineRule="auto"/>
        <w:rPr>
          <w:rFonts w:ascii="Arial" w:hAnsi="Arial" w:cs="Arial"/>
          <w:sz w:val="22"/>
          <w:szCs w:val="22"/>
        </w:rPr>
      </w:pPr>
    </w:p>
    <w:p w14:paraId="4B3E69B0" w14:textId="77777777" w:rsidR="00B44BF0" w:rsidRDefault="00B44BF0" w:rsidP="00B44BF0">
      <w:pPr>
        <w:spacing w:line="360" w:lineRule="auto"/>
        <w:rPr>
          <w:rFonts w:ascii="Arial" w:hAnsi="Arial" w:cs="Arial"/>
          <w:sz w:val="22"/>
          <w:szCs w:val="22"/>
        </w:rPr>
      </w:pPr>
    </w:p>
    <w:p w14:paraId="3469594F" w14:textId="77777777" w:rsidR="00842986" w:rsidRPr="00B44BF0" w:rsidRDefault="004D45A7" w:rsidP="00B44BF0">
      <w:pPr>
        <w:spacing w:line="360" w:lineRule="auto"/>
        <w:rPr>
          <w:rFonts w:ascii="Arial" w:hAnsi="Arial" w:cs="Arial"/>
          <w:b/>
          <w:sz w:val="22"/>
          <w:szCs w:val="22"/>
        </w:rPr>
      </w:pPr>
      <w:r w:rsidRPr="00B44BF0">
        <w:rPr>
          <w:rFonts w:ascii="Arial" w:hAnsi="Arial" w:cs="Arial"/>
          <w:b/>
          <w:sz w:val="22"/>
          <w:szCs w:val="22"/>
        </w:rPr>
        <w:t>Website:</w:t>
      </w:r>
    </w:p>
    <w:p w14:paraId="4893F368" w14:textId="77777777" w:rsidR="00842986" w:rsidRDefault="004D0BD7" w:rsidP="00B44BF0">
      <w:pPr>
        <w:spacing w:line="360" w:lineRule="auto"/>
        <w:rPr>
          <w:rFonts w:ascii="Arial" w:hAnsi="Arial" w:cs="Arial"/>
          <w:sz w:val="22"/>
          <w:szCs w:val="22"/>
          <w:lang w:val="en-US"/>
        </w:rPr>
      </w:pPr>
      <w:hyperlink r:id="rId7" w:history="1">
        <w:r w:rsidR="00B44BF0" w:rsidRPr="00B2128A">
          <w:rPr>
            <w:rStyle w:val="Link"/>
            <w:rFonts w:ascii="Arial" w:hAnsi="Arial" w:cs="Arial"/>
            <w:sz w:val="22"/>
            <w:szCs w:val="22"/>
            <w:lang w:val="en-US"/>
          </w:rPr>
          <w:t>www.solida-werk.com</w:t>
        </w:r>
      </w:hyperlink>
    </w:p>
    <w:p w14:paraId="6EEDB019" w14:textId="77777777" w:rsidR="00B44BF0" w:rsidRDefault="00B44BF0" w:rsidP="00B44BF0">
      <w:pPr>
        <w:spacing w:line="360" w:lineRule="auto"/>
        <w:rPr>
          <w:rFonts w:ascii="Arial" w:hAnsi="Arial" w:cs="Arial"/>
          <w:sz w:val="22"/>
          <w:szCs w:val="22"/>
          <w:lang w:val="en-US"/>
        </w:rPr>
      </w:pPr>
    </w:p>
    <w:p w14:paraId="2F89AEB0" w14:textId="77777777" w:rsidR="00B44BF0" w:rsidRPr="00DD27A6" w:rsidRDefault="00B44BF0" w:rsidP="00B44BF0">
      <w:pPr>
        <w:spacing w:line="360" w:lineRule="auto"/>
        <w:rPr>
          <w:rFonts w:ascii="Arial" w:hAnsi="Arial" w:cs="Arial"/>
          <w:sz w:val="22"/>
          <w:szCs w:val="22"/>
          <w:lang w:val="en-US"/>
        </w:rPr>
      </w:pPr>
    </w:p>
    <w:p w14:paraId="4FFF564D" w14:textId="77777777" w:rsidR="00B44BF0" w:rsidRPr="00B44BF0" w:rsidRDefault="00B44BF0" w:rsidP="00B44BF0">
      <w:pPr>
        <w:spacing w:line="360" w:lineRule="auto"/>
        <w:rPr>
          <w:rFonts w:ascii="Arial" w:hAnsi="Arial"/>
          <w:b/>
          <w:sz w:val="22"/>
          <w:szCs w:val="22"/>
        </w:rPr>
      </w:pPr>
      <w:r w:rsidRPr="00B44BF0">
        <w:rPr>
          <w:rFonts w:ascii="Arial" w:hAnsi="Arial"/>
          <w:b/>
          <w:sz w:val="22"/>
          <w:szCs w:val="22"/>
        </w:rPr>
        <w:t>Link zu Imagefilm:</w:t>
      </w:r>
    </w:p>
    <w:p w14:paraId="119EA2F0" w14:textId="77777777" w:rsidR="00B44BF0" w:rsidRPr="003531A6" w:rsidRDefault="00B44BF0" w:rsidP="00B44BF0">
      <w:pPr>
        <w:spacing w:line="360" w:lineRule="auto"/>
        <w:rPr>
          <w:rFonts w:ascii="Arial" w:hAnsi="Arial"/>
          <w:sz w:val="22"/>
          <w:szCs w:val="22"/>
        </w:rPr>
      </w:pPr>
      <w:r w:rsidRPr="003531A6">
        <w:rPr>
          <w:rFonts w:ascii="Arial" w:hAnsi="Arial"/>
          <w:sz w:val="22"/>
          <w:szCs w:val="22"/>
        </w:rPr>
        <w:t>https://www.youtube.com/watch?v=YT742PYKD5M</w:t>
      </w:r>
    </w:p>
    <w:p w14:paraId="0DDD984C" w14:textId="77777777" w:rsidR="00842986" w:rsidRDefault="00842986" w:rsidP="00B44BF0">
      <w:pPr>
        <w:spacing w:line="360" w:lineRule="auto"/>
        <w:rPr>
          <w:rFonts w:ascii="Arial" w:hAnsi="Arial" w:cs="Arial"/>
          <w:sz w:val="22"/>
          <w:szCs w:val="22"/>
          <w:lang w:val="en-US"/>
        </w:rPr>
      </w:pPr>
    </w:p>
    <w:p w14:paraId="3FE18420" w14:textId="77777777" w:rsidR="003531A6" w:rsidRDefault="003531A6" w:rsidP="00B44BF0">
      <w:pPr>
        <w:spacing w:line="360" w:lineRule="auto"/>
        <w:rPr>
          <w:rFonts w:ascii="Arial" w:hAnsi="Arial" w:cs="Arial"/>
          <w:sz w:val="22"/>
          <w:szCs w:val="22"/>
          <w:lang w:val="en-US"/>
        </w:rPr>
      </w:pPr>
    </w:p>
    <w:p w14:paraId="087298B8" w14:textId="77777777" w:rsidR="003531A6" w:rsidRPr="003531A6" w:rsidRDefault="003531A6" w:rsidP="003531A6">
      <w:pPr>
        <w:spacing w:line="360" w:lineRule="auto"/>
        <w:rPr>
          <w:rFonts w:ascii="Arial" w:hAnsi="Arial" w:cs="Arial"/>
          <w:b/>
          <w:sz w:val="22"/>
          <w:szCs w:val="22"/>
        </w:rPr>
      </w:pPr>
      <w:r w:rsidRPr="003531A6">
        <w:rPr>
          <w:rFonts w:ascii="Arial" w:hAnsi="Arial" w:cs="Arial"/>
          <w:b/>
          <w:sz w:val="22"/>
          <w:szCs w:val="22"/>
        </w:rPr>
        <w:t>Fotos:</w:t>
      </w:r>
    </w:p>
    <w:p w14:paraId="2F59812B" w14:textId="77777777" w:rsidR="003531A6" w:rsidRPr="003531A6" w:rsidRDefault="003531A6" w:rsidP="003531A6">
      <w:pPr>
        <w:spacing w:line="360" w:lineRule="auto"/>
        <w:rPr>
          <w:rFonts w:ascii="Arial" w:hAnsi="Arial" w:cs="Arial"/>
          <w:sz w:val="22"/>
          <w:szCs w:val="22"/>
        </w:rPr>
      </w:pPr>
    </w:p>
    <w:p w14:paraId="17BD1C8D" w14:textId="77777777" w:rsidR="003531A6" w:rsidRPr="003531A6" w:rsidRDefault="003531A6" w:rsidP="003531A6">
      <w:pPr>
        <w:spacing w:line="360" w:lineRule="auto"/>
        <w:rPr>
          <w:rFonts w:ascii="Arial" w:hAnsi="Arial" w:cs="Arial"/>
          <w:sz w:val="22"/>
          <w:szCs w:val="22"/>
        </w:rPr>
      </w:pPr>
      <w:r w:rsidRPr="003531A6">
        <w:rPr>
          <w:rFonts w:ascii="Arial" w:hAnsi="Arial" w:cs="Arial"/>
          <w:sz w:val="22"/>
          <w:szCs w:val="22"/>
        </w:rPr>
        <w:t xml:space="preserve">- Foto Geschäftsführung Julia </w:t>
      </w:r>
      <w:proofErr w:type="spellStart"/>
      <w:r w:rsidRPr="003531A6">
        <w:rPr>
          <w:rFonts w:ascii="Arial" w:hAnsi="Arial" w:cs="Arial"/>
          <w:sz w:val="22"/>
          <w:szCs w:val="22"/>
        </w:rPr>
        <w:t>Broy</w:t>
      </w:r>
      <w:proofErr w:type="spellEnd"/>
    </w:p>
    <w:p w14:paraId="4CFCFD1A" w14:textId="2E348250" w:rsidR="003531A6" w:rsidRPr="003531A6" w:rsidRDefault="003531A6" w:rsidP="003531A6">
      <w:pPr>
        <w:spacing w:line="360" w:lineRule="auto"/>
        <w:rPr>
          <w:rFonts w:ascii="Arial" w:hAnsi="Arial"/>
          <w:sz w:val="22"/>
          <w:szCs w:val="22"/>
        </w:rPr>
      </w:pPr>
      <w:r w:rsidRPr="003531A6">
        <w:rPr>
          <w:rFonts w:ascii="Arial" w:hAnsi="Arial"/>
          <w:sz w:val="22"/>
          <w:szCs w:val="22"/>
        </w:rPr>
        <w:t xml:space="preserve">BU: Seit Januar ist Julia </w:t>
      </w:r>
      <w:proofErr w:type="spellStart"/>
      <w:r w:rsidRPr="003531A6">
        <w:rPr>
          <w:rFonts w:ascii="Arial" w:hAnsi="Arial"/>
          <w:sz w:val="22"/>
          <w:szCs w:val="22"/>
        </w:rPr>
        <w:t>Broy</w:t>
      </w:r>
      <w:proofErr w:type="spellEnd"/>
      <w:r w:rsidRPr="003531A6">
        <w:rPr>
          <w:rFonts w:ascii="Arial" w:hAnsi="Arial"/>
          <w:sz w:val="22"/>
          <w:szCs w:val="22"/>
        </w:rPr>
        <w:t xml:space="preserve"> neues Mitglied der </w:t>
      </w:r>
      <w:r>
        <w:rPr>
          <w:rFonts w:ascii="Arial" w:hAnsi="Arial"/>
          <w:sz w:val="22"/>
          <w:szCs w:val="22"/>
        </w:rPr>
        <w:t>SOLIDA-Geschäftsführung.</w:t>
      </w:r>
    </w:p>
    <w:p w14:paraId="2086AAE9" w14:textId="77777777" w:rsidR="003531A6" w:rsidRPr="003531A6" w:rsidRDefault="003531A6" w:rsidP="003531A6">
      <w:pPr>
        <w:spacing w:line="360" w:lineRule="auto"/>
        <w:rPr>
          <w:rFonts w:ascii="Arial" w:hAnsi="Arial"/>
          <w:sz w:val="22"/>
          <w:szCs w:val="22"/>
        </w:rPr>
      </w:pPr>
    </w:p>
    <w:p w14:paraId="695765AA" w14:textId="77777777" w:rsidR="003531A6" w:rsidRPr="003531A6" w:rsidRDefault="003531A6" w:rsidP="003531A6">
      <w:pPr>
        <w:spacing w:line="360" w:lineRule="auto"/>
        <w:rPr>
          <w:rFonts w:ascii="Arial" w:hAnsi="Arial" w:cs="Arial"/>
          <w:sz w:val="22"/>
          <w:szCs w:val="22"/>
        </w:rPr>
      </w:pPr>
      <w:r w:rsidRPr="003531A6">
        <w:rPr>
          <w:rFonts w:ascii="Arial" w:hAnsi="Arial" w:cs="Arial"/>
          <w:sz w:val="22"/>
          <w:szCs w:val="22"/>
        </w:rPr>
        <w:t>- Foto Produkte</w:t>
      </w:r>
    </w:p>
    <w:p w14:paraId="58E40D5D" w14:textId="77777777" w:rsidR="003531A6" w:rsidRPr="003531A6" w:rsidRDefault="003531A6" w:rsidP="003531A6">
      <w:pPr>
        <w:spacing w:line="360" w:lineRule="auto"/>
        <w:rPr>
          <w:rFonts w:ascii="Arial" w:hAnsi="Arial"/>
          <w:sz w:val="22"/>
          <w:szCs w:val="22"/>
        </w:rPr>
      </w:pPr>
      <w:r w:rsidRPr="003531A6">
        <w:rPr>
          <w:rFonts w:ascii="Arial" w:hAnsi="Arial"/>
          <w:sz w:val="22"/>
          <w:szCs w:val="22"/>
        </w:rPr>
        <w:t>BU: Einsteckwerkzeuge für Profis in über 9.000 Varianten.</w:t>
      </w:r>
    </w:p>
    <w:p w14:paraId="1C1C659A" w14:textId="77777777" w:rsidR="003531A6" w:rsidRPr="003531A6" w:rsidRDefault="003531A6" w:rsidP="00B44BF0">
      <w:pPr>
        <w:spacing w:line="360" w:lineRule="auto"/>
        <w:rPr>
          <w:rFonts w:ascii="Arial" w:hAnsi="Arial" w:cs="Arial"/>
          <w:sz w:val="22"/>
          <w:szCs w:val="22"/>
          <w:lang w:val="en-US"/>
        </w:rPr>
      </w:pPr>
    </w:p>
    <w:p w14:paraId="09285D8D" w14:textId="77777777" w:rsidR="00B44BF0" w:rsidRPr="003531A6" w:rsidRDefault="00B44BF0" w:rsidP="00B44BF0">
      <w:pPr>
        <w:spacing w:line="360" w:lineRule="auto"/>
        <w:rPr>
          <w:rFonts w:ascii="Arial" w:hAnsi="Arial" w:cs="Arial"/>
          <w:sz w:val="22"/>
          <w:szCs w:val="22"/>
          <w:lang w:val="en-US"/>
        </w:rPr>
      </w:pPr>
    </w:p>
    <w:p w14:paraId="6C9997B4" w14:textId="77777777" w:rsidR="00B44BF0" w:rsidRPr="003531A6" w:rsidRDefault="00B44BF0" w:rsidP="00B44BF0">
      <w:pPr>
        <w:spacing w:line="360" w:lineRule="auto"/>
        <w:rPr>
          <w:rFonts w:ascii="Arial" w:hAnsi="Arial" w:cs="Arial"/>
          <w:b/>
          <w:sz w:val="22"/>
          <w:szCs w:val="22"/>
          <w:lang w:val="en-US"/>
        </w:rPr>
      </w:pPr>
      <w:proofErr w:type="spellStart"/>
      <w:r w:rsidRPr="003531A6">
        <w:rPr>
          <w:rFonts w:ascii="Arial" w:hAnsi="Arial" w:cs="Arial"/>
          <w:b/>
          <w:sz w:val="22"/>
          <w:szCs w:val="22"/>
          <w:lang w:val="en-US"/>
        </w:rPr>
        <w:t>Kontakt</w:t>
      </w:r>
      <w:proofErr w:type="spellEnd"/>
      <w:r w:rsidRPr="003531A6">
        <w:rPr>
          <w:rFonts w:ascii="Arial" w:hAnsi="Arial" w:cs="Arial"/>
          <w:b/>
          <w:sz w:val="22"/>
          <w:szCs w:val="22"/>
          <w:lang w:val="en-US"/>
        </w:rPr>
        <w:t>:</w:t>
      </w:r>
    </w:p>
    <w:p w14:paraId="5B5DB80B" w14:textId="77777777" w:rsidR="00842986" w:rsidRPr="003531A6" w:rsidRDefault="004D45A7" w:rsidP="00B44BF0">
      <w:pPr>
        <w:widowControl/>
        <w:suppressAutoHyphens w:val="0"/>
        <w:spacing w:before="100" w:after="100"/>
        <w:rPr>
          <w:rFonts w:ascii="Arial" w:hAnsi="Arial" w:cs="Arial"/>
          <w:sz w:val="22"/>
          <w:szCs w:val="22"/>
        </w:rPr>
      </w:pPr>
      <w:r w:rsidRPr="003531A6">
        <w:rPr>
          <w:rFonts w:ascii="Arial" w:hAnsi="Arial" w:cs="Arial"/>
          <w:sz w:val="22"/>
          <w:szCs w:val="22"/>
          <w:lang w:val="en-US"/>
        </w:rPr>
        <w:t>SOLIDA-</w:t>
      </w:r>
      <w:proofErr w:type="spellStart"/>
      <w:r w:rsidRPr="003531A6">
        <w:rPr>
          <w:rFonts w:ascii="Arial" w:hAnsi="Arial" w:cs="Arial"/>
          <w:sz w:val="22"/>
          <w:szCs w:val="22"/>
          <w:lang w:val="en-US"/>
        </w:rPr>
        <w:t>Werk</w:t>
      </w:r>
      <w:proofErr w:type="spellEnd"/>
      <w:r w:rsidRPr="003531A6">
        <w:rPr>
          <w:rFonts w:ascii="Arial" w:hAnsi="Arial" w:cs="Arial"/>
          <w:sz w:val="22"/>
          <w:szCs w:val="22"/>
          <w:lang w:val="en-US"/>
        </w:rPr>
        <w:br/>
      </w:r>
      <w:proofErr w:type="spellStart"/>
      <w:r w:rsidRPr="003531A6">
        <w:rPr>
          <w:rFonts w:ascii="Arial" w:hAnsi="Arial" w:cs="Arial"/>
          <w:sz w:val="22"/>
          <w:szCs w:val="22"/>
          <w:lang w:val="en-US"/>
        </w:rPr>
        <w:t>Werkzeugtechnik</w:t>
      </w:r>
      <w:proofErr w:type="spellEnd"/>
      <w:r w:rsidRPr="003531A6">
        <w:rPr>
          <w:rFonts w:ascii="Arial" w:hAnsi="Arial" w:cs="Arial"/>
          <w:sz w:val="22"/>
          <w:szCs w:val="22"/>
          <w:lang w:val="en-US"/>
        </w:rPr>
        <w:t xml:space="preserve"> GmbH &amp; Co.</w:t>
      </w:r>
      <w:r w:rsidRPr="003531A6">
        <w:rPr>
          <w:rFonts w:ascii="Arial" w:hAnsi="Arial" w:cs="Arial"/>
          <w:sz w:val="22"/>
          <w:szCs w:val="22"/>
          <w:lang w:val="en-US"/>
        </w:rPr>
        <w:br/>
      </w:r>
      <w:r w:rsidRPr="003531A6">
        <w:rPr>
          <w:rFonts w:ascii="Arial" w:hAnsi="Arial" w:cs="Arial"/>
          <w:sz w:val="22"/>
          <w:szCs w:val="22"/>
        </w:rPr>
        <w:t>Kommanditgesellschaft</w:t>
      </w:r>
      <w:r w:rsidRPr="003531A6">
        <w:rPr>
          <w:rFonts w:ascii="Arial" w:hAnsi="Arial" w:cs="Arial"/>
          <w:sz w:val="22"/>
          <w:szCs w:val="22"/>
        </w:rPr>
        <w:br/>
        <w:t>Auf dem Knapp 10</w:t>
      </w:r>
      <w:r w:rsidRPr="003531A6">
        <w:rPr>
          <w:rFonts w:ascii="Arial" w:hAnsi="Arial" w:cs="Arial"/>
          <w:sz w:val="22"/>
          <w:szCs w:val="22"/>
        </w:rPr>
        <w:br/>
        <w:t>42855 Remscheid</w:t>
      </w:r>
      <w:r w:rsidRPr="003531A6">
        <w:rPr>
          <w:rFonts w:ascii="Arial" w:hAnsi="Arial" w:cs="Arial"/>
          <w:sz w:val="22"/>
          <w:szCs w:val="22"/>
        </w:rPr>
        <w:br/>
        <w:t xml:space="preserve">GERMANY </w:t>
      </w:r>
    </w:p>
    <w:p w14:paraId="356A6E51" w14:textId="77777777" w:rsidR="00842986" w:rsidRPr="003531A6" w:rsidRDefault="004D45A7" w:rsidP="00B44BF0">
      <w:pPr>
        <w:widowControl/>
        <w:suppressAutoHyphens w:val="0"/>
        <w:spacing w:before="100" w:after="100"/>
        <w:rPr>
          <w:rFonts w:ascii="Arial" w:hAnsi="Arial" w:cs="Arial"/>
          <w:sz w:val="22"/>
          <w:szCs w:val="22"/>
        </w:rPr>
      </w:pPr>
      <w:r w:rsidRPr="003531A6">
        <w:rPr>
          <w:rFonts w:ascii="Arial" w:hAnsi="Arial" w:cs="Arial"/>
          <w:sz w:val="22"/>
          <w:szCs w:val="22"/>
        </w:rPr>
        <w:t>T +49 2191 3715-0</w:t>
      </w:r>
      <w:r w:rsidRPr="003531A6">
        <w:rPr>
          <w:rFonts w:ascii="Arial" w:hAnsi="Arial" w:cs="Arial"/>
          <w:sz w:val="22"/>
          <w:szCs w:val="22"/>
        </w:rPr>
        <w:br/>
        <w:t>F +49 2191 3715-20</w:t>
      </w:r>
      <w:r w:rsidRPr="003531A6">
        <w:rPr>
          <w:rFonts w:ascii="Arial" w:hAnsi="Arial" w:cs="Arial"/>
          <w:sz w:val="22"/>
          <w:szCs w:val="22"/>
        </w:rPr>
        <w:br/>
      </w:r>
      <w:hyperlink r:id="rId8" w:history="1">
        <w:r w:rsidRPr="003531A6">
          <w:rPr>
            <w:rStyle w:val="Link"/>
            <w:rFonts w:ascii="Arial" w:hAnsi="Arial"/>
            <w:sz w:val="22"/>
            <w:szCs w:val="22"/>
          </w:rPr>
          <w:t>info@solida-werk.de</w:t>
        </w:r>
      </w:hyperlink>
      <w:r w:rsidRPr="003531A6">
        <w:rPr>
          <w:rFonts w:ascii="Arial" w:hAnsi="Arial" w:cs="Arial"/>
          <w:sz w:val="22"/>
          <w:szCs w:val="22"/>
        </w:rPr>
        <w:t xml:space="preserve"> </w:t>
      </w:r>
    </w:p>
    <w:p w14:paraId="4F16D79E" w14:textId="77777777" w:rsidR="00842986" w:rsidRPr="003531A6" w:rsidRDefault="00842986" w:rsidP="00B44BF0">
      <w:pPr>
        <w:spacing w:line="360" w:lineRule="auto"/>
        <w:rPr>
          <w:rFonts w:ascii="Arial" w:hAnsi="Arial" w:cs="Arial"/>
          <w:sz w:val="22"/>
          <w:szCs w:val="22"/>
        </w:rPr>
      </w:pPr>
    </w:p>
    <w:p w14:paraId="5F47B3BB" w14:textId="12CBC80F" w:rsidR="003531A6" w:rsidRPr="003531A6" w:rsidRDefault="003531A6" w:rsidP="003531A6">
      <w:pPr>
        <w:tabs>
          <w:tab w:val="left" w:pos="284"/>
          <w:tab w:val="left" w:pos="567"/>
          <w:tab w:val="left" w:pos="1134"/>
          <w:tab w:val="left" w:pos="2268"/>
          <w:tab w:val="left" w:pos="3828"/>
          <w:tab w:val="left" w:pos="7939"/>
          <w:tab w:val="left" w:pos="8222"/>
          <w:tab w:val="left" w:pos="8789"/>
          <w:tab w:val="left" w:pos="9498"/>
          <w:tab w:val="left" w:pos="10348"/>
        </w:tabs>
        <w:rPr>
          <w:rFonts w:ascii="Arial" w:hAnsi="Arial" w:cs="Arial"/>
          <w:b/>
          <w:sz w:val="22"/>
          <w:szCs w:val="22"/>
        </w:rPr>
      </w:pPr>
      <w:r w:rsidRPr="003531A6">
        <w:rPr>
          <w:rFonts w:ascii="Arial" w:hAnsi="Arial" w:cs="Arial"/>
          <w:b/>
          <w:sz w:val="22"/>
          <w:szCs w:val="22"/>
        </w:rPr>
        <w:t>Belege erbeten an</w:t>
      </w:r>
      <w:r>
        <w:rPr>
          <w:rFonts w:ascii="Arial" w:hAnsi="Arial" w:cs="Arial"/>
          <w:b/>
          <w:sz w:val="22"/>
          <w:szCs w:val="22"/>
        </w:rPr>
        <w:t xml:space="preserve"> Agentur:</w:t>
      </w:r>
    </w:p>
    <w:p w14:paraId="1B711FA1" w14:textId="77777777" w:rsidR="003531A6" w:rsidRDefault="003531A6" w:rsidP="003531A6">
      <w:pPr>
        <w:tabs>
          <w:tab w:val="left" w:pos="284"/>
          <w:tab w:val="left" w:pos="567"/>
          <w:tab w:val="left" w:pos="1134"/>
          <w:tab w:val="left" w:pos="2127"/>
          <w:tab w:val="left" w:pos="3828"/>
          <w:tab w:val="left" w:pos="5529"/>
          <w:tab w:val="left" w:pos="6663"/>
          <w:tab w:val="left" w:pos="7939"/>
          <w:tab w:val="left" w:pos="8222"/>
          <w:tab w:val="left" w:pos="8789"/>
          <w:tab w:val="left" w:pos="9498"/>
          <w:tab w:val="left" w:pos="10348"/>
        </w:tabs>
        <w:rPr>
          <w:rFonts w:ascii="Arial" w:hAnsi="Arial" w:cs="Arial"/>
          <w:sz w:val="22"/>
          <w:szCs w:val="22"/>
        </w:rPr>
      </w:pPr>
    </w:p>
    <w:p w14:paraId="5CC6E3A0" w14:textId="795C0144" w:rsidR="003531A6" w:rsidRPr="003531A6" w:rsidRDefault="003531A6" w:rsidP="003531A6">
      <w:pPr>
        <w:tabs>
          <w:tab w:val="left" w:pos="284"/>
          <w:tab w:val="left" w:pos="567"/>
          <w:tab w:val="left" w:pos="1134"/>
          <w:tab w:val="left" w:pos="2127"/>
          <w:tab w:val="left" w:pos="3828"/>
          <w:tab w:val="left" w:pos="5529"/>
          <w:tab w:val="left" w:pos="6663"/>
          <w:tab w:val="left" w:pos="7939"/>
          <w:tab w:val="left" w:pos="8222"/>
          <w:tab w:val="left" w:pos="8789"/>
          <w:tab w:val="left" w:pos="9498"/>
          <w:tab w:val="left" w:pos="10348"/>
        </w:tabs>
        <w:rPr>
          <w:rFonts w:ascii="Arial" w:hAnsi="Arial" w:cs="Arial"/>
          <w:sz w:val="22"/>
          <w:szCs w:val="22"/>
        </w:rPr>
      </w:pPr>
      <w:r w:rsidRPr="003531A6">
        <w:rPr>
          <w:rFonts w:ascii="Arial" w:hAnsi="Arial" w:cs="Arial"/>
          <w:sz w:val="22"/>
          <w:szCs w:val="22"/>
        </w:rPr>
        <w:t xml:space="preserve">MARXBÖHMER GmbH </w:t>
      </w:r>
      <w:r>
        <w:rPr>
          <w:rFonts w:ascii="Arial" w:hAnsi="Arial" w:cs="Arial"/>
          <w:sz w:val="22"/>
          <w:szCs w:val="22"/>
        </w:rPr>
        <w:br/>
      </w:r>
      <w:r w:rsidRPr="003531A6">
        <w:rPr>
          <w:rFonts w:ascii="Arial" w:hAnsi="Arial" w:cs="Arial"/>
          <w:sz w:val="22"/>
          <w:szCs w:val="22"/>
        </w:rPr>
        <w:t>Werbeagentur</w:t>
      </w:r>
      <w:r>
        <w:rPr>
          <w:rFonts w:ascii="Arial" w:hAnsi="Arial" w:cs="Arial"/>
          <w:sz w:val="22"/>
          <w:szCs w:val="22"/>
        </w:rPr>
        <w:t xml:space="preserve"> // Internetagentur</w:t>
      </w:r>
    </w:p>
    <w:p w14:paraId="3660F240" w14:textId="77777777" w:rsidR="003531A6" w:rsidRDefault="003531A6" w:rsidP="003531A6">
      <w:pPr>
        <w:pStyle w:val="berschrift3"/>
        <w:tabs>
          <w:tab w:val="clear" w:pos="2268"/>
          <w:tab w:val="left" w:pos="2127"/>
        </w:tabs>
        <w:ind w:left="0" w:firstLine="0"/>
        <w:rPr>
          <w:rFonts w:ascii="Arial" w:hAnsi="Arial" w:cs="Arial"/>
          <w:sz w:val="22"/>
          <w:szCs w:val="22"/>
        </w:rPr>
      </w:pPr>
      <w:del w:id="1" w:author="Gabi Marx" w:date="2016-03-03T12:17:00Z">
        <w:r w:rsidRPr="003531A6" w:rsidDel="0052508B">
          <w:rPr>
            <w:rFonts w:ascii="Arial" w:hAnsi="Arial" w:cs="Arial"/>
            <w:sz w:val="22"/>
            <w:szCs w:val="22"/>
          </w:rPr>
          <w:delText xml:space="preserve">       </w:delText>
        </w:r>
      </w:del>
      <w:r>
        <w:rPr>
          <w:rFonts w:ascii="Arial" w:hAnsi="Arial" w:cs="Arial"/>
          <w:sz w:val="22"/>
          <w:szCs w:val="22"/>
        </w:rPr>
        <w:t>Hindenburgstraße 60</w:t>
      </w:r>
    </w:p>
    <w:p w14:paraId="73EA7B8F" w14:textId="77777777" w:rsidR="003531A6" w:rsidRDefault="003531A6" w:rsidP="003531A6">
      <w:pPr>
        <w:pStyle w:val="berschrift3"/>
        <w:tabs>
          <w:tab w:val="clear" w:pos="2268"/>
          <w:tab w:val="left" w:pos="2127"/>
        </w:tabs>
        <w:ind w:left="0" w:firstLine="0"/>
        <w:rPr>
          <w:rFonts w:ascii="Arial" w:hAnsi="Arial" w:cs="Arial"/>
          <w:sz w:val="22"/>
          <w:szCs w:val="22"/>
        </w:rPr>
      </w:pPr>
      <w:r w:rsidRPr="003531A6">
        <w:rPr>
          <w:rFonts w:ascii="Arial" w:hAnsi="Arial" w:cs="Arial"/>
          <w:sz w:val="22"/>
          <w:szCs w:val="22"/>
        </w:rPr>
        <w:t>42853 Remscheid</w:t>
      </w:r>
    </w:p>
    <w:p w14:paraId="748518EF" w14:textId="77777777" w:rsidR="003531A6" w:rsidRPr="003531A6" w:rsidRDefault="003531A6" w:rsidP="003531A6">
      <w:pPr>
        <w:pStyle w:val="Listenabsatz"/>
        <w:widowControl/>
        <w:numPr>
          <w:ilvl w:val="0"/>
          <w:numId w:val="1"/>
        </w:numPr>
        <w:suppressAutoHyphens w:val="0"/>
        <w:rPr>
          <w:rFonts w:ascii="Arial" w:hAnsi="Arial" w:cs="Arial"/>
          <w:sz w:val="22"/>
          <w:szCs w:val="22"/>
        </w:rPr>
      </w:pPr>
      <w:r w:rsidRPr="003531A6">
        <w:rPr>
          <w:rFonts w:ascii="Arial" w:hAnsi="Arial" w:cs="Arial"/>
          <w:sz w:val="22"/>
          <w:szCs w:val="22"/>
        </w:rPr>
        <w:t xml:space="preserve">GERMANY </w:t>
      </w:r>
    </w:p>
    <w:p w14:paraId="55175108" w14:textId="00C58616" w:rsidR="003531A6" w:rsidRPr="003531A6" w:rsidRDefault="003531A6" w:rsidP="003531A6">
      <w:pPr>
        <w:pStyle w:val="berschrift3"/>
        <w:tabs>
          <w:tab w:val="clear" w:pos="2268"/>
          <w:tab w:val="left" w:pos="2127"/>
        </w:tabs>
        <w:ind w:left="0" w:firstLine="0"/>
        <w:rPr>
          <w:rFonts w:ascii="Arial" w:hAnsi="Arial" w:cs="Arial"/>
          <w:sz w:val="22"/>
          <w:szCs w:val="22"/>
        </w:rPr>
      </w:pPr>
      <w:r w:rsidRPr="003531A6">
        <w:rPr>
          <w:rFonts w:ascii="Arial" w:hAnsi="Arial" w:cs="Arial"/>
          <w:sz w:val="22"/>
          <w:szCs w:val="22"/>
        </w:rPr>
        <w:br/>
      </w:r>
      <w:r>
        <w:rPr>
          <w:rFonts w:ascii="Arial" w:hAnsi="Arial" w:cs="Arial"/>
          <w:sz w:val="22"/>
          <w:szCs w:val="22"/>
        </w:rPr>
        <w:t xml:space="preserve">T +2191 </w:t>
      </w:r>
      <w:r w:rsidRPr="003531A6">
        <w:rPr>
          <w:rFonts w:ascii="Arial" w:hAnsi="Arial" w:cs="Arial"/>
          <w:sz w:val="22"/>
          <w:szCs w:val="22"/>
        </w:rPr>
        <w:t>46378-0</w:t>
      </w:r>
    </w:p>
    <w:p w14:paraId="7A8C8CEC" w14:textId="2F89B5B4" w:rsidR="003531A6" w:rsidRPr="003531A6" w:rsidRDefault="003531A6" w:rsidP="003531A6">
      <w:pPr>
        <w:tabs>
          <w:tab w:val="left" w:pos="284"/>
          <w:tab w:val="left" w:pos="567"/>
          <w:tab w:val="left" w:pos="1134"/>
          <w:tab w:val="left" w:pos="2127"/>
          <w:tab w:val="left" w:pos="2268"/>
          <w:tab w:val="left" w:pos="3828"/>
          <w:tab w:val="left" w:pos="5529"/>
          <w:tab w:val="left" w:pos="7939"/>
          <w:tab w:val="left" w:pos="8222"/>
          <w:tab w:val="left" w:pos="8789"/>
          <w:tab w:val="left" w:pos="9498"/>
          <w:tab w:val="left" w:pos="10348"/>
        </w:tabs>
        <w:rPr>
          <w:rFonts w:ascii="Arial" w:hAnsi="Arial" w:cs="Arial"/>
          <w:sz w:val="22"/>
          <w:szCs w:val="22"/>
        </w:rPr>
      </w:pPr>
      <w:r>
        <w:rPr>
          <w:rFonts w:ascii="Arial" w:hAnsi="Arial" w:cs="Arial"/>
          <w:sz w:val="22"/>
          <w:szCs w:val="22"/>
        </w:rPr>
        <w:t xml:space="preserve">F +2191 </w:t>
      </w:r>
      <w:r w:rsidRPr="003531A6">
        <w:rPr>
          <w:rFonts w:ascii="Arial" w:hAnsi="Arial" w:cs="Arial"/>
          <w:sz w:val="22"/>
          <w:szCs w:val="22"/>
        </w:rPr>
        <w:t>46378-28</w:t>
      </w:r>
    </w:p>
    <w:p w14:paraId="7D0744F3" w14:textId="510C90DB" w:rsidR="003531A6" w:rsidRPr="003531A6" w:rsidRDefault="003531A6" w:rsidP="003531A6">
      <w:pPr>
        <w:tabs>
          <w:tab w:val="left" w:pos="284"/>
          <w:tab w:val="left" w:pos="567"/>
          <w:tab w:val="left" w:pos="1134"/>
          <w:tab w:val="left" w:pos="2127"/>
          <w:tab w:val="left" w:pos="2268"/>
          <w:tab w:val="left" w:pos="3828"/>
          <w:tab w:val="left" w:pos="5529"/>
          <w:tab w:val="left" w:pos="7939"/>
          <w:tab w:val="left" w:pos="8222"/>
          <w:tab w:val="left" w:pos="8789"/>
          <w:tab w:val="left" w:pos="9498"/>
          <w:tab w:val="left" w:pos="10348"/>
        </w:tabs>
        <w:rPr>
          <w:rFonts w:ascii="Arial" w:hAnsi="Arial" w:cs="Arial"/>
          <w:sz w:val="22"/>
          <w:szCs w:val="22"/>
        </w:rPr>
      </w:pPr>
      <w:r w:rsidRPr="003531A6">
        <w:rPr>
          <w:rFonts w:ascii="Arial" w:hAnsi="Arial" w:cs="Arial"/>
          <w:sz w:val="22"/>
          <w:szCs w:val="22"/>
        </w:rPr>
        <w:t>info@marxboehmer.de</w:t>
      </w:r>
    </w:p>
    <w:p w14:paraId="1AED0B00" w14:textId="6A1E12EC" w:rsidR="003531A6" w:rsidRPr="003531A6" w:rsidRDefault="003531A6" w:rsidP="003531A6">
      <w:pPr>
        <w:tabs>
          <w:tab w:val="left" w:pos="284"/>
          <w:tab w:val="left" w:pos="567"/>
          <w:tab w:val="left" w:pos="1134"/>
          <w:tab w:val="left" w:pos="2127"/>
          <w:tab w:val="left" w:pos="2268"/>
          <w:tab w:val="left" w:pos="3828"/>
          <w:tab w:val="left" w:pos="5529"/>
          <w:tab w:val="left" w:pos="7939"/>
          <w:tab w:val="left" w:pos="8222"/>
          <w:tab w:val="left" w:pos="8789"/>
          <w:tab w:val="left" w:pos="9498"/>
          <w:tab w:val="left" w:pos="10348"/>
        </w:tabs>
        <w:rPr>
          <w:rFonts w:ascii="Arial" w:hAnsi="Arial" w:cs="Arial"/>
          <w:sz w:val="22"/>
          <w:szCs w:val="22"/>
        </w:rPr>
      </w:pPr>
      <w:r w:rsidRPr="003531A6">
        <w:rPr>
          <w:rFonts w:ascii="Arial" w:hAnsi="Arial" w:cs="Arial"/>
          <w:sz w:val="22"/>
          <w:szCs w:val="22"/>
        </w:rPr>
        <w:t>www.marxboehmer.de</w:t>
      </w:r>
    </w:p>
    <w:p w14:paraId="3A5A9919" w14:textId="77777777" w:rsidR="00B44BF0" w:rsidRPr="003531A6" w:rsidRDefault="00B44BF0" w:rsidP="00B44BF0">
      <w:pPr>
        <w:spacing w:line="360" w:lineRule="auto"/>
        <w:rPr>
          <w:rFonts w:ascii="Arial" w:hAnsi="Arial" w:cs="Arial"/>
          <w:sz w:val="22"/>
          <w:szCs w:val="22"/>
        </w:rPr>
      </w:pPr>
    </w:p>
    <w:sectPr w:rsidR="00B44BF0" w:rsidRPr="003531A6" w:rsidSect="003531A6">
      <w:pgSz w:w="11906" w:h="16838"/>
      <w:pgMar w:top="1134" w:right="3968"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097"/>
    <w:rsid w:val="001442D4"/>
    <w:rsid w:val="00203785"/>
    <w:rsid w:val="002203A8"/>
    <w:rsid w:val="002F3B1D"/>
    <w:rsid w:val="003531A6"/>
    <w:rsid w:val="00475703"/>
    <w:rsid w:val="004D0BD7"/>
    <w:rsid w:val="004D45A7"/>
    <w:rsid w:val="005114D7"/>
    <w:rsid w:val="00553304"/>
    <w:rsid w:val="007B7A1E"/>
    <w:rsid w:val="00842986"/>
    <w:rsid w:val="008C623D"/>
    <w:rsid w:val="009C5975"/>
    <w:rsid w:val="00B07097"/>
    <w:rsid w:val="00B44BF0"/>
    <w:rsid w:val="00B60F9C"/>
    <w:rsid w:val="00BA7DDF"/>
    <w:rsid w:val="00CD47EE"/>
    <w:rsid w:val="00CF7C70"/>
    <w:rsid w:val="00D40FA8"/>
    <w:rsid w:val="00DD27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48F52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style>
  <w:style w:type="paragraph" w:styleId="berschrift3">
    <w:name w:val="heading 3"/>
    <w:basedOn w:val="Standard"/>
    <w:next w:val="Textkrper"/>
    <w:link w:val="berschrift3Zeichen"/>
    <w:qFormat/>
    <w:rsid w:val="003531A6"/>
    <w:pPr>
      <w:keepNext/>
      <w:numPr>
        <w:ilvl w:val="2"/>
        <w:numId w:val="1"/>
      </w:numPr>
      <w:tabs>
        <w:tab w:val="left" w:pos="284"/>
        <w:tab w:val="left" w:pos="567"/>
        <w:tab w:val="left" w:pos="1134"/>
        <w:tab w:val="left" w:pos="2268"/>
        <w:tab w:val="left" w:pos="3828"/>
        <w:tab w:val="left" w:pos="5529"/>
        <w:tab w:val="left" w:pos="7939"/>
        <w:tab w:val="left" w:pos="8222"/>
        <w:tab w:val="left" w:pos="8789"/>
        <w:tab w:val="left" w:pos="9498"/>
        <w:tab w:val="left" w:pos="10348"/>
      </w:tabs>
      <w:ind w:left="1140" w:hanging="1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WW8Num1z0">
    <w:name w:val="WW8Num1z0"/>
    <w:rPr>
      <w:rFonts w:ascii="Symbol" w:hAnsi="Symbol"/>
    </w:rPr>
  </w:style>
  <w:style w:type="character" w:customStyle="1" w:styleId="WW8Num1z2">
    <w:name w:val="WW8Num1z2"/>
    <w:rPr>
      <w:rFonts w:ascii="Courier New" w:hAnsi="Courier New"/>
    </w:rPr>
  </w:style>
  <w:style w:type="character" w:customStyle="1" w:styleId="WW8Num1z3">
    <w:name w:val="WW8Num1z3"/>
    <w:rPr>
      <w:rFonts w:ascii="Wingdings" w:hAnsi="Wingdings"/>
    </w:rPr>
  </w:style>
  <w:style w:type="character" w:customStyle="1" w:styleId="Absatzstandardschriftart1">
    <w:name w:val="Absatzstandardschriftart1"/>
  </w:style>
  <w:style w:type="character" w:customStyle="1" w:styleId="Absatz-Standardschriftart1">
    <w:name w:val="Absatz-Standardschriftart1"/>
  </w:style>
  <w:style w:type="character" w:customStyle="1" w:styleId="WW-Absatz-Standardschriftart">
    <w:name w:val="WW-Absatz-Standardschriftart"/>
  </w:style>
  <w:style w:type="character" w:styleId="Link">
    <w:name w:val="Hyperlink"/>
  </w:style>
  <w:style w:type="character" w:styleId="Betont">
    <w:name w:val="Strong"/>
    <w:qFormat/>
    <w:rPr>
      <w:b/>
      <w:bCs/>
    </w:rPr>
  </w:style>
  <w:style w:type="character" w:customStyle="1" w:styleId="Aufzhlungszeichen1">
    <w:name w:val="Aufzählungszeichen1"/>
  </w:style>
  <w:style w:type="paragraph" w:customStyle="1" w:styleId="berschrift">
    <w:name w:val="Überschrift"/>
    <w:basedOn w:val="Standard"/>
    <w:next w:val="Textkrper"/>
    <w:pPr>
      <w:keepNext/>
      <w:spacing w:before="240" w:after="120"/>
    </w:pPr>
  </w:style>
  <w:style w:type="paragraph" w:styleId="Textkrper">
    <w:name w:val="Body Text"/>
    <w:basedOn w:val="Standard"/>
    <w:pPr>
      <w:spacing w:after="120"/>
    </w:pPr>
  </w:style>
  <w:style w:type="paragraph" w:styleId="Liste">
    <w:name w:val="List"/>
    <w:basedOn w:val="Textkrper"/>
  </w:style>
  <w:style w:type="paragraph" w:customStyle="1" w:styleId="Beschriftung3">
    <w:name w:val="Beschriftung3"/>
    <w:basedOn w:val="Standard"/>
    <w:pPr>
      <w:suppressLineNumbers/>
      <w:spacing w:before="120" w:after="120"/>
    </w:p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style>
  <w:style w:type="paragraph" w:customStyle="1" w:styleId="Beschriftung1">
    <w:name w:val="Beschriftung1"/>
    <w:basedOn w:val="Standard"/>
    <w:pPr>
      <w:suppressLineNumbers/>
      <w:spacing w:before="120" w:after="120"/>
    </w:pPr>
  </w:style>
  <w:style w:type="paragraph" w:styleId="StandardWeb">
    <w:name w:val="Normal (Web)"/>
    <w:basedOn w:val="Standard"/>
    <w:pPr>
      <w:spacing w:before="280" w:after="280"/>
    </w:pPr>
  </w:style>
  <w:style w:type="paragraph" w:styleId="Sprechblasentext">
    <w:name w:val="Balloon Text"/>
    <w:basedOn w:val="Standard"/>
    <w:link w:val="SprechblasentextZeichen"/>
    <w:uiPriority w:val="99"/>
    <w:semiHidden/>
    <w:unhideWhenUsed/>
    <w:rsid w:val="00BA7DD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A7DDF"/>
    <w:rPr>
      <w:rFonts w:ascii="Tahoma" w:hAnsi="Tahoma" w:cs="Tahoma"/>
      <w:sz w:val="16"/>
      <w:szCs w:val="16"/>
    </w:rPr>
  </w:style>
  <w:style w:type="character" w:customStyle="1" w:styleId="berschrift3Zeichen">
    <w:name w:val="Überschrift 3 Zeichen"/>
    <w:basedOn w:val="Absatzstandardschriftart"/>
    <w:link w:val="berschrift3"/>
    <w:rsid w:val="003531A6"/>
  </w:style>
  <w:style w:type="paragraph" w:styleId="Listenabsatz">
    <w:name w:val="List Paragraph"/>
    <w:basedOn w:val="Standard"/>
    <w:uiPriority w:val="34"/>
    <w:qFormat/>
    <w:rsid w:val="003531A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style>
  <w:style w:type="paragraph" w:styleId="berschrift3">
    <w:name w:val="heading 3"/>
    <w:basedOn w:val="Standard"/>
    <w:next w:val="Textkrper"/>
    <w:link w:val="berschrift3Zeichen"/>
    <w:qFormat/>
    <w:rsid w:val="003531A6"/>
    <w:pPr>
      <w:keepNext/>
      <w:numPr>
        <w:ilvl w:val="2"/>
        <w:numId w:val="1"/>
      </w:numPr>
      <w:tabs>
        <w:tab w:val="left" w:pos="284"/>
        <w:tab w:val="left" w:pos="567"/>
        <w:tab w:val="left" w:pos="1134"/>
        <w:tab w:val="left" w:pos="2268"/>
        <w:tab w:val="left" w:pos="3828"/>
        <w:tab w:val="left" w:pos="5529"/>
        <w:tab w:val="left" w:pos="7939"/>
        <w:tab w:val="left" w:pos="8222"/>
        <w:tab w:val="left" w:pos="8789"/>
        <w:tab w:val="left" w:pos="9498"/>
        <w:tab w:val="left" w:pos="10348"/>
      </w:tabs>
      <w:ind w:left="1140" w:hanging="1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WW8Num1z0">
    <w:name w:val="WW8Num1z0"/>
    <w:rPr>
      <w:rFonts w:ascii="Symbol" w:hAnsi="Symbol"/>
    </w:rPr>
  </w:style>
  <w:style w:type="character" w:customStyle="1" w:styleId="WW8Num1z2">
    <w:name w:val="WW8Num1z2"/>
    <w:rPr>
      <w:rFonts w:ascii="Courier New" w:hAnsi="Courier New"/>
    </w:rPr>
  </w:style>
  <w:style w:type="character" w:customStyle="1" w:styleId="WW8Num1z3">
    <w:name w:val="WW8Num1z3"/>
    <w:rPr>
      <w:rFonts w:ascii="Wingdings" w:hAnsi="Wingdings"/>
    </w:rPr>
  </w:style>
  <w:style w:type="character" w:customStyle="1" w:styleId="Absatzstandardschriftart1">
    <w:name w:val="Absatzstandardschriftart1"/>
  </w:style>
  <w:style w:type="character" w:customStyle="1" w:styleId="Absatz-Standardschriftart1">
    <w:name w:val="Absatz-Standardschriftart1"/>
  </w:style>
  <w:style w:type="character" w:customStyle="1" w:styleId="WW-Absatz-Standardschriftart">
    <w:name w:val="WW-Absatz-Standardschriftart"/>
  </w:style>
  <w:style w:type="character" w:styleId="Link">
    <w:name w:val="Hyperlink"/>
  </w:style>
  <w:style w:type="character" w:styleId="Betont">
    <w:name w:val="Strong"/>
    <w:qFormat/>
    <w:rPr>
      <w:b/>
      <w:bCs/>
    </w:rPr>
  </w:style>
  <w:style w:type="character" w:customStyle="1" w:styleId="Aufzhlungszeichen1">
    <w:name w:val="Aufzählungszeichen1"/>
  </w:style>
  <w:style w:type="paragraph" w:customStyle="1" w:styleId="berschrift">
    <w:name w:val="Überschrift"/>
    <w:basedOn w:val="Standard"/>
    <w:next w:val="Textkrper"/>
    <w:pPr>
      <w:keepNext/>
      <w:spacing w:before="240" w:after="120"/>
    </w:pPr>
  </w:style>
  <w:style w:type="paragraph" w:styleId="Textkrper">
    <w:name w:val="Body Text"/>
    <w:basedOn w:val="Standard"/>
    <w:pPr>
      <w:spacing w:after="120"/>
    </w:pPr>
  </w:style>
  <w:style w:type="paragraph" w:styleId="Liste">
    <w:name w:val="List"/>
    <w:basedOn w:val="Textkrper"/>
  </w:style>
  <w:style w:type="paragraph" w:customStyle="1" w:styleId="Beschriftung3">
    <w:name w:val="Beschriftung3"/>
    <w:basedOn w:val="Standard"/>
    <w:pPr>
      <w:suppressLineNumbers/>
      <w:spacing w:before="120" w:after="120"/>
    </w:p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style>
  <w:style w:type="paragraph" w:customStyle="1" w:styleId="Beschriftung1">
    <w:name w:val="Beschriftung1"/>
    <w:basedOn w:val="Standard"/>
    <w:pPr>
      <w:suppressLineNumbers/>
      <w:spacing w:before="120" w:after="120"/>
    </w:pPr>
  </w:style>
  <w:style w:type="paragraph" w:styleId="StandardWeb">
    <w:name w:val="Normal (Web)"/>
    <w:basedOn w:val="Standard"/>
    <w:pPr>
      <w:spacing w:before="280" w:after="280"/>
    </w:pPr>
  </w:style>
  <w:style w:type="paragraph" w:styleId="Sprechblasentext">
    <w:name w:val="Balloon Text"/>
    <w:basedOn w:val="Standard"/>
    <w:link w:val="SprechblasentextZeichen"/>
    <w:uiPriority w:val="99"/>
    <w:semiHidden/>
    <w:unhideWhenUsed/>
    <w:rsid w:val="00BA7DD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A7DDF"/>
    <w:rPr>
      <w:rFonts w:ascii="Tahoma" w:hAnsi="Tahoma" w:cs="Tahoma"/>
      <w:sz w:val="16"/>
      <w:szCs w:val="16"/>
    </w:rPr>
  </w:style>
  <w:style w:type="character" w:customStyle="1" w:styleId="berschrift3Zeichen">
    <w:name w:val="Überschrift 3 Zeichen"/>
    <w:basedOn w:val="Absatzstandardschriftart"/>
    <w:link w:val="berschrift3"/>
    <w:rsid w:val="003531A6"/>
  </w:style>
  <w:style w:type="paragraph" w:styleId="Listenabsatz">
    <w:name w:val="List Paragraph"/>
    <w:basedOn w:val="Standard"/>
    <w:uiPriority w:val="34"/>
    <w:qFormat/>
    <w:rsid w:val="003531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olida-werk.com" TargetMode="External"/><Relationship Id="rId8" Type="http://schemas.openxmlformats.org/officeDocument/2006/relationships/hyperlink" Target="javascript:linkTo_UnCryptMailto('kygjrm8gldmYqmjgby+ucpi,bc');"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59A62-E1FF-DD4D-A2AA-7CDD3889E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3640</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MARXBÖHMER</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Joachim Marx</dc:creator>
  <cp:lastModifiedBy>DC 007</cp:lastModifiedBy>
  <cp:revision>8</cp:revision>
  <cp:lastPrinted>2017-01-12T11:07:00Z</cp:lastPrinted>
  <dcterms:created xsi:type="dcterms:W3CDTF">2017-01-12T11:48:00Z</dcterms:created>
  <dcterms:modified xsi:type="dcterms:W3CDTF">2017-01-25T07:54:00Z</dcterms:modified>
</cp:coreProperties>
</file>